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34A52FEC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8249FE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421845B9" w14:textId="710C769E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081D3D">
        <w:rPr>
          <w:rFonts w:ascii="Arial" w:hAnsi="Arial" w:cs="Arial"/>
          <w:b/>
          <w:sz w:val="20"/>
        </w:rPr>
        <w:t xml:space="preserve"> </w:t>
      </w:r>
      <w:r w:rsidR="00424424">
        <w:rPr>
          <w:rFonts w:ascii="Arial" w:hAnsi="Arial" w:cs="Arial"/>
          <w:b/>
          <w:sz w:val="20"/>
        </w:rPr>
        <w:t>–</w:t>
      </w:r>
      <w:r w:rsidR="00081D3D">
        <w:rPr>
          <w:rFonts w:ascii="Arial" w:hAnsi="Arial" w:cs="Arial"/>
          <w:b/>
          <w:sz w:val="20"/>
        </w:rPr>
        <w:t xml:space="preserve"> dodávka</w:t>
      </w:r>
      <w:r w:rsidR="00962720">
        <w:rPr>
          <w:rFonts w:ascii="Arial" w:hAnsi="Arial" w:cs="Arial"/>
          <w:b/>
          <w:sz w:val="20"/>
        </w:rPr>
        <w:t xml:space="preserve"> – část 9</w:t>
      </w:r>
    </w:p>
    <w:p w14:paraId="6CB8EE75" w14:textId="77777777" w:rsidR="00424424" w:rsidRDefault="00424424" w:rsidP="00424424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25381264" w14:textId="77777777" w:rsidR="00424424" w:rsidRDefault="00424424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7"/>
        <w:gridCol w:w="1541"/>
        <w:gridCol w:w="1053"/>
        <w:gridCol w:w="2882"/>
        <w:tblGridChange w:id="2">
          <w:tblGrid>
            <w:gridCol w:w="10"/>
            <w:gridCol w:w="4767"/>
            <w:gridCol w:w="1541"/>
            <w:gridCol w:w="1043"/>
            <w:gridCol w:w="10"/>
            <w:gridCol w:w="2872"/>
            <w:gridCol w:w="10"/>
          </w:tblGrid>
        </w:tblGridChange>
      </w:tblGrid>
      <w:tr w:rsidR="00A8761B" w:rsidRPr="00E83A89" w14:paraId="674D010C" w14:textId="77777777" w:rsidTr="00313473">
        <w:trPr>
          <w:trHeight w:val="861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313473">
        <w:trPr>
          <w:trHeight w:hRule="exact" w:val="666"/>
        </w:trPr>
        <w:tc>
          <w:tcPr>
            <w:tcW w:w="23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76FECFF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1C7655">
              <w:rPr>
                <w:rFonts w:ascii="Arial" w:hAnsi="Arial" w:cs="Arial"/>
                <w:color w:val="000000"/>
                <w:sz w:val="20"/>
              </w:rPr>
              <w:t xml:space="preserve">5 </w:t>
            </w:r>
            <w:r w:rsidR="007074A3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011532C1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313473">
        <w:trPr>
          <w:trHeight w:hRule="exact" w:val="693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500DC2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1C7655">
              <w:rPr>
                <w:rFonts w:ascii="Arial" w:hAnsi="Arial" w:cs="Arial"/>
                <w:color w:val="000000"/>
                <w:sz w:val="20"/>
              </w:rPr>
              <w:t>3 300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1F252D5F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313473">
        <w:trPr>
          <w:trHeight w:hRule="exact" w:val="71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31933D1B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9F45C6">
              <w:rPr>
                <w:rFonts w:ascii="Arial" w:hAnsi="Arial" w:cs="Arial"/>
                <w:sz w:val="20"/>
              </w:rPr>
              <w:t xml:space="preserve"> (</w:t>
            </w:r>
            <w:ins w:id="3" w:author="Bártek, Jan" w:date="2025-04-02T15:54:00Z" w16du:dateUtc="2025-04-02T13:54:00Z">
              <w:r w:rsidR="00411799">
                <w:rPr>
                  <w:rFonts w:ascii="Arial" w:hAnsi="Arial" w:cs="Arial"/>
                  <w:sz w:val="20"/>
                </w:rPr>
                <w:t>bez</w:t>
              </w:r>
            </w:ins>
            <w:del w:id="4" w:author="Bártek, Jan" w:date="2025-04-02T15:54:00Z" w16du:dateUtc="2025-04-02T13:54:00Z">
              <w:r w:rsidR="009F45C6" w:rsidDel="00411799">
                <w:rPr>
                  <w:rFonts w:ascii="Arial" w:hAnsi="Arial" w:cs="Arial"/>
                  <w:sz w:val="20"/>
                </w:rPr>
                <w:delText>včetně</w:delText>
              </w:r>
            </w:del>
            <w:r w:rsidR="009F45C6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469307E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003A7">
              <w:rPr>
                <w:rFonts w:ascii="Arial" w:hAnsi="Arial" w:cs="Arial"/>
                <w:color w:val="000000"/>
                <w:sz w:val="20"/>
              </w:rPr>
              <w:t>2 300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0F06A61D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313473">
        <w:trPr>
          <w:trHeight w:hRule="exact" w:val="70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7F9A7D7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003A7">
              <w:rPr>
                <w:rFonts w:ascii="Arial" w:hAnsi="Arial" w:cs="Arial"/>
                <w:color w:val="000000"/>
                <w:sz w:val="20"/>
              </w:rPr>
              <w:t>2 000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7DD5C238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900C1" w:rsidRPr="00E83A89" w14:paraId="5BFCE194" w14:textId="77777777" w:rsidTr="00313473">
        <w:trPr>
          <w:trHeight w:hRule="exact" w:val="7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852433F" w14:textId="0F66C79B" w:rsidR="007900C1" w:rsidRPr="00E83A89" w:rsidRDefault="007900C1" w:rsidP="00163F9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Výška nákladového prostoru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A9AD5" w14:textId="361146CA" w:rsidR="007900C1" w:rsidRDefault="003861E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1 200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BA24" w14:textId="454A82E6" w:rsidR="007900C1" w:rsidRPr="00E83A89" w:rsidRDefault="005A2C0E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BCBF8" w14:textId="37A96AAA" w:rsidR="007900C1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313473">
        <w:trPr>
          <w:trHeight w:hRule="exact" w:val="36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64CBC2A6" w:rsidR="00163F9C" w:rsidRPr="00E83A89" w:rsidRDefault="006003A7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33BCB2CA" w:rsidR="00163F9C" w:rsidRPr="00E83A89" w:rsidRDefault="00626ED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313473">
        <w:trPr>
          <w:trHeight w:hRule="exact" w:val="76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132ADD1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E3E31">
              <w:rPr>
                <w:rFonts w:ascii="Arial" w:hAnsi="Arial" w:cs="Arial"/>
                <w:color w:val="000000"/>
                <w:sz w:val="20"/>
              </w:rPr>
              <w:t>5 000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64814CF9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313473">
        <w:trPr>
          <w:trHeight w:hRule="exact" w:val="849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210BD44C" w:rsidR="00163F9C" w:rsidRPr="00477A52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7630A6DB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07A03">
              <w:rPr>
                <w:rFonts w:ascii="Arial" w:hAnsi="Arial" w:cs="Arial"/>
                <w:color w:val="000000"/>
                <w:sz w:val="20"/>
              </w:rPr>
              <w:t>1</w:t>
            </w:r>
            <w:r w:rsidR="000C7B77">
              <w:rPr>
                <w:rFonts w:ascii="Arial" w:hAnsi="Arial" w:cs="Arial"/>
                <w:color w:val="000000"/>
                <w:sz w:val="20"/>
              </w:rPr>
              <w:t>4</w:t>
            </w:r>
            <w:r w:rsidR="00507A03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4759D291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313473">
        <w:trPr>
          <w:trHeight w:hRule="exact" w:val="706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05BB2751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5" w:author="Bártek, Jan" w:date="2025-04-02T15:47:00Z" w16du:dateUtc="2025-04-02T13:47:00Z">
              <w:r w:rsidR="00411799">
                <w:rPr>
                  <w:rFonts w:ascii="Arial" w:hAnsi="Arial" w:cs="Arial"/>
                  <w:color w:val="000000"/>
                  <w:sz w:val="20"/>
                </w:rPr>
                <w:t>3500</w:t>
              </w:r>
            </w:ins>
            <w:del w:id="6" w:author="Bártek, Jan" w:date="2025-04-02T15:47:00Z" w16du:dateUtc="2025-04-02T13:47:00Z">
              <w:r w:rsidR="00006166" w:rsidDel="00411799">
                <w:rPr>
                  <w:rFonts w:ascii="Arial" w:hAnsi="Arial" w:cs="Arial"/>
                  <w:color w:val="000000"/>
                  <w:sz w:val="20"/>
                </w:rPr>
                <w:delText>2</w:delText>
              </w:r>
              <w:r w:rsidR="00880EF0" w:rsidDel="00411799">
                <w:rPr>
                  <w:rFonts w:ascii="Arial" w:hAnsi="Arial" w:cs="Arial"/>
                  <w:color w:val="000000"/>
                  <w:sz w:val="20"/>
                </w:rPr>
                <w:delText>300</w:delText>
              </w:r>
            </w:del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77BD96FB" w:rsidR="00497E1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313473">
        <w:trPr>
          <w:trHeight w:hRule="exact" w:val="716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87AE0D2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880EF0">
              <w:rPr>
                <w:rFonts w:ascii="Arial" w:hAnsi="Arial" w:cs="Arial"/>
                <w:color w:val="000000"/>
                <w:sz w:val="20"/>
              </w:rPr>
              <w:t>700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3F0473F1" w:rsidR="00497E1C" w:rsidRPr="00E83A89" w:rsidRDefault="00B8594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313473">
        <w:trPr>
          <w:trHeight w:hRule="exact" w:val="373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57B7C031" w:rsidR="00497E1C" w:rsidRPr="00E83A89" w:rsidRDefault="00626ED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21860DF3" w:rsidR="00497E1C" w:rsidRPr="00E83A89" w:rsidRDefault="00477A52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6254482F" w:rsidR="00497E1C" w:rsidRPr="00E83A89" w:rsidRDefault="00477A5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742AE069" w:rsidR="00497E1C" w:rsidRPr="00E83A89" w:rsidRDefault="00626ED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303C0D" w:rsidRPr="00E83A89" w14:paraId="06F82376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596A2A" w14:textId="5C4E9CE6" w:rsidR="00303C0D" w:rsidRPr="00E83A89" w:rsidRDefault="006D2F10" w:rsidP="00497E1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ABAB" w14:textId="30111ED3" w:rsidR="00303C0D" w:rsidRDefault="00357348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06B7A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893DE" w14:textId="33F2FF1C" w:rsidR="00303C0D" w:rsidRPr="00E83A89" w:rsidRDefault="006D2F10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D6FD6" w14:textId="588324FD" w:rsidR="00303C0D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9667C88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6809281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95801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400DC532" w:rsidR="00497E1C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4DF13015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A2C0E"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73F5EB7D" w:rsidR="00497E1C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313473">
        <w:trPr>
          <w:trHeight w:hRule="exact" w:val="381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13D55366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313473">
        <w:trPr>
          <w:trHeight w:hRule="exact" w:val="29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4FC4D0B9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F86088">
              <w:rPr>
                <w:rFonts w:ascii="Arial" w:hAnsi="Arial" w:cs="Arial"/>
                <w:sz w:val="20"/>
              </w:rPr>
              <w:t>5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6E2004AE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6F6ABCD1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626ED2">
        <w:trPr>
          <w:trHeight w:hRule="exact" w:val="92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5C3130A0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313473">
        <w:trPr>
          <w:trHeight w:val="861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626ED2" w:rsidRPr="00E83A89" w14:paraId="4F959139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0F41555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sledování jízdy v jízdních pruzích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2C0F82EA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982988C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7F10B8D" w14:textId="35827349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A0D1B">
              <w:rPr>
                <w:rFonts w:ascii="Arial" w:hAnsi="Arial" w:cs="Arial"/>
                <w:color w:val="000000"/>
                <w:sz w:val="20"/>
              </w:rPr>
              <w:t>Systém automatického nouzového brzdění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503E1" w14:textId="6A1E145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099F1B1A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58A48A39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A0D1B">
              <w:rPr>
                <w:rFonts w:ascii="Arial" w:hAnsi="Arial" w:cs="Arial"/>
                <w:noProof w:val="0"/>
                <w:color w:val="000000"/>
                <w:sz w:val="20"/>
              </w:rPr>
              <w:t>Systém rozpoznání dopravního značení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1F0006F5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74191DA4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19F4CA86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2A0D1B">
              <w:rPr>
                <w:rFonts w:ascii="Arial" w:hAnsi="Arial" w:cs="Arial"/>
                <w:noProof w:val="0"/>
                <w:sz w:val="20"/>
              </w:rPr>
              <w:t>ystém sledování pozornosti řidiče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5F17B04E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EA756F2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63006FE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A4054">
              <w:rPr>
                <w:rFonts w:ascii="Arial" w:hAnsi="Arial" w:cs="Arial"/>
                <w:noProof w:val="0"/>
                <w:sz w:val="20"/>
              </w:rPr>
              <w:t>Monitorování mrtvého úhlu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2AD38F3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580625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3F8159B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65EEA"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12A9DA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6BCCDA2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175E9728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2AEFEE7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A2A02E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3CF01CF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357C">
              <w:rPr>
                <w:rFonts w:ascii="Arial" w:hAnsi="Arial" w:cs="Arial"/>
                <w:noProof w:val="0"/>
                <w:sz w:val="20"/>
              </w:rPr>
              <w:t>Automatická klimatizace dvouzónová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519CCF75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B69F5E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7851CCB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Bezklíčový přístup a startování vozu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07CF8F21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540CFE1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08AE733D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40B28D60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68BF017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73BBA9" w14:textId="2787965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Vyhřívání volantu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1CE6720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FF4882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866A5D" w14:textId="179E933F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47D05">
              <w:rPr>
                <w:rFonts w:ascii="Arial" w:hAnsi="Arial" w:cs="Arial"/>
                <w:color w:val="000000"/>
                <w:sz w:val="20"/>
              </w:rPr>
              <w:t>Ochranný kryt pod motorem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4FB1E57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6FB739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398387FE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Dotykový displej 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76BDCFE9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FDE686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0604E648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pro smartphone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6ADE263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7EC87F7E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050304D1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A4054">
              <w:rPr>
                <w:rFonts w:ascii="Arial" w:hAnsi="Arial" w:cs="Arial"/>
                <w:noProof w:val="0"/>
                <w:sz w:val="20"/>
              </w:rPr>
              <w:t>Vyhřívání předních sedadel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676DD118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22FDFB65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5FDC834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357C">
              <w:rPr>
                <w:rFonts w:ascii="Arial" w:hAnsi="Arial" w:cs="Arial"/>
                <w:noProof w:val="0"/>
                <w:sz w:val="20"/>
              </w:rPr>
              <w:t>Automatická klimatizace dvouzónová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7AFB64F3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1E7CFB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29A5A505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Bezklíčový přístup a startování vozu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195CB950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318D94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4A9317C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578E0">
              <w:rPr>
                <w:rFonts w:ascii="Arial" w:hAnsi="Arial" w:cs="Arial"/>
                <w:noProof w:val="0"/>
                <w:sz w:val="20"/>
              </w:rPr>
              <w:t>Zásuvka 12V</w:t>
            </w:r>
            <w:r>
              <w:rPr>
                <w:rFonts w:ascii="Arial" w:hAnsi="Arial" w:cs="Arial"/>
                <w:noProof w:val="0"/>
                <w:sz w:val="20"/>
              </w:rPr>
              <w:t xml:space="preserve"> v kabině i v nákladovém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153DEF6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DF6A82C" w14:textId="77777777" w:rsidTr="00313473">
        <w:trPr>
          <w:trHeight w:val="300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A70392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C5421A">
              <w:rPr>
                <w:rFonts w:ascii="Arial" w:hAnsi="Arial" w:cs="Arial"/>
                <w:noProof w:val="0"/>
                <w:sz w:val="20"/>
              </w:rPr>
              <w:t>LED přední světlomety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04171FB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963AD6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79D2C77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3AA4">
              <w:rPr>
                <w:rFonts w:ascii="Arial" w:hAnsi="Arial" w:cs="Arial"/>
                <w:noProof w:val="0"/>
                <w:sz w:val="20"/>
              </w:rPr>
              <w:t xml:space="preserve">Zadní dvoukřídlé dveře prosklené s otevíráním do 180° 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062941C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8A2BF3C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00392F" w14:textId="713D9287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3AA4">
              <w:rPr>
                <w:rFonts w:ascii="Arial" w:hAnsi="Arial" w:cs="Arial"/>
                <w:noProof w:val="0"/>
                <w:sz w:val="20"/>
              </w:rPr>
              <w:t>Boční posuvné dveře na pravé straně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A813" w14:textId="77CDE20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BBC1D8D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8F54EF" w14:textId="583D7E95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81C22">
              <w:rPr>
                <w:rFonts w:ascii="Arial" w:hAnsi="Arial" w:cs="Arial"/>
                <w:noProof w:val="0"/>
                <w:sz w:val="20"/>
              </w:rPr>
              <w:t>Zesílené LED osvětlení ložného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A437E" w14:textId="30664712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2976829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6076864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F1AB0">
              <w:rPr>
                <w:rFonts w:ascii="Arial" w:hAnsi="Arial" w:cs="Arial"/>
                <w:color w:val="000000"/>
                <w:sz w:val="20"/>
              </w:rPr>
              <w:t>Rozvodná elektrická skříň pro přestavby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5EC14D7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063ACEE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913914" w14:textId="25EC814C" w:rsidR="00626ED2" w:rsidRPr="00E525FA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525FA">
              <w:rPr>
                <w:rFonts w:ascii="Arial" w:hAnsi="Arial" w:cs="Arial"/>
                <w:noProof w:val="0"/>
                <w:sz w:val="20"/>
              </w:rPr>
              <w:t xml:space="preserve">Dřevěná podlaha nákladového prostoru s protiskluzovou úpravou </w:t>
            </w:r>
          </w:p>
          <w:p w14:paraId="4583D006" w14:textId="53479AB1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525FA">
              <w:rPr>
                <w:rFonts w:ascii="Arial" w:hAnsi="Arial" w:cs="Arial"/>
                <w:noProof w:val="0"/>
                <w:sz w:val="20"/>
              </w:rPr>
              <w:t>+ potažené dřevěné obložení stěn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38C686F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DE3D357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005EC0DD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03C11">
              <w:rPr>
                <w:rFonts w:ascii="Arial" w:hAnsi="Arial" w:cs="Arial"/>
                <w:noProof w:val="0"/>
                <w:color w:val="000000"/>
                <w:sz w:val="20"/>
              </w:rPr>
              <w:t>Výstup z trakční baterie – konektor v motorovém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33352B78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4A15C63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2F9409" w14:textId="02FBE0B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6557D">
              <w:rPr>
                <w:rFonts w:ascii="Arial" w:hAnsi="Arial" w:cs="Arial"/>
                <w:noProof w:val="0"/>
                <w:sz w:val="20"/>
              </w:rPr>
              <w:t>Dělicí plechová izolační přepážka s oknem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EF889" w14:textId="19D15DB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09A84C92" w14:textId="77777777" w:rsidTr="00411799">
        <w:tblPrEx>
          <w:tblW w:w="5655" w:type="pct"/>
          <w:tblCellMar>
            <w:left w:w="70" w:type="dxa"/>
            <w:right w:w="70" w:type="dxa"/>
          </w:tblCellMar>
          <w:tblPrExChange w:id="7" w:author="Bártek, Jan" w:date="2025-04-02T15:49:00Z" w16du:dateUtc="2025-04-02T13:49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8" w:author="Bártek, Jan" w:date="2025-04-02T15:49:00Z" w16du:dateUtc="2025-04-02T13:49:00Z">
            <w:trPr>
              <w:gridAfter w:val="0"/>
              <w:trHeight w:val="288"/>
            </w:trPr>
          </w:trPrChange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9" w:author="Bártek, Jan" w:date="2025-04-02T15:49:00Z" w16du:dateUtc="2025-04-02T13:49:00Z">
              <w:tcPr>
                <w:tcW w:w="3593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2D6219C8" w14:textId="5523F6C6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přívěs zatížení min 700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kg, bržděný přívě</w:t>
            </w:r>
            <w:r>
              <w:rPr>
                <w:rFonts w:ascii="Arial" w:hAnsi="Arial" w:cs="Arial"/>
                <w:color w:val="000000"/>
                <w:sz w:val="20"/>
              </w:rPr>
              <w:t>s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zatížení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 900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0" w:author="Bártek, Jan" w:date="2025-04-02T15:49:00Z" w16du:dateUtc="2025-04-02T13:49:00Z">
              <w:tcPr>
                <w:tcW w:w="1407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783E300" w14:textId="10059F2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11799" w:rsidRPr="00E83A89" w14:paraId="3F224FA1" w14:textId="77777777" w:rsidTr="00411799">
        <w:tblPrEx>
          <w:tblW w:w="5655" w:type="pct"/>
          <w:tblCellMar>
            <w:left w:w="70" w:type="dxa"/>
            <w:right w:w="70" w:type="dxa"/>
          </w:tblCellMar>
          <w:tblPrExChange w:id="11" w:author="Bártek, Jan" w:date="2025-04-02T15:49:00Z" w16du:dateUtc="2025-04-02T13:49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2" w:author="Bártek, Jan" w:date="2025-04-02T15:48:00Z"/>
          <w:trPrChange w:id="13" w:author="Bártek, Jan" w:date="2025-04-02T15:49:00Z" w16du:dateUtc="2025-04-02T13:49:00Z">
            <w:trPr>
              <w:gridAfter w:val="0"/>
              <w:trHeight w:val="288"/>
            </w:trPr>
          </w:trPrChange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4" w:author="Bártek, Jan" w:date="2025-04-02T15:49:00Z" w16du:dateUtc="2025-04-02T13:49:00Z">
              <w:tcPr>
                <w:tcW w:w="3593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6F498291" w14:textId="07005F87" w:rsidR="00411799" w:rsidRPr="00E83A89" w:rsidRDefault="000473B0" w:rsidP="00626ED2">
            <w:pPr>
              <w:shd w:val="clear" w:color="auto" w:fill="FFFFFF"/>
              <w:spacing w:after="0"/>
              <w:rPr>
                <w:ins w:id="15" w:author="Bártek, Jan" w:date="2025-04-02T15:48:00Z" w16du:dateUtc="2025-04-02T13:48:00Z"/>
                <w:rFonts w:ascii="Arial" w:hAnsi="Arial" w:cs="Arial"/>
                <w:color w:val="000000"/>
                <w:sz w:val="20"/>
              </w:rPr>
            </w:pPr>
            <w:ins w:id="16" w:author="Bártek, Jan" w:date="2025-04-17T12:53:00Z" w16du:dateUtc="2025-04-17T10:53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7" w:author="Bártek, Jan" w:date="2025-04-02T15:49:00Z" w16du:dateUtc="2025-04-02T13:49:00Z">
              <w:tcPr>
                <w:tcW w:w="1407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222E118" w14:textId="799E934E" w:rsidR="00411799" w:rsidRPr="005543DF" w:rsidRDefault="00411799" w:rsidP="00626ED2">
            <w:pPr>
              <w:shd w:val="clear" w:color="auto" w:fill="FFFFFF"/>
              <w:spacing w:after="0"/>
              <w:jc w:val="center"/>
              <w:rPr>
                <w:ins w:id="18" w:author="Bártek, Jan" w:date="2025-04-02T15:48:00Z" w16du:dateUtc="2025-04-02T13:48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9" w:author="Bártek, Jan" w:date="2025-04-02T15:49:00Z" w16du:dateUtc="2025-04-02T13:49:00Z">
              <w:r w:rsidRPr="005543D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5543D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5543D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F721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FCD32" w14:textId="77777777" w:rsidR="0032566E" w:rsidRDefault="0032566E" w:rsidP="003A7200">
      <w:pPr>
        <w:spacing w:after="0"/>
      </w:pPr>
      <w:r>
        <w:separator/>
      </w:r>
    </w:p>
  </w:endnote>
  <w:endnote w:type="continuationSeparator" w:id="0">
    <w:p w14:paraId="5016EC55" w14:textId="77777777" w:rsidR="0032566E" w:rsidRDefault="0032566E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4D4F0" w14:textId="77777777" w:rsidR="0032566E" w:rsidRDefault="0032566E" w:rsidP="003A7200">
      <w:pPr>
        <w:spacing w:after="0"/>
      </w:pPr>
      <w:r>
        <w:separator/>
      </w:r>
    </w:p>
  </w:footnote>
  <w:footnote w:type="continuationSeparator" w:id="0">
    <w:p w14:paraId="40DE3090" w14:textId="77777777" w:rsidR="0032566E" w:rsidRDefault="0032566E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62F97" w14:textId="77777777" w:rsidR="008249FE" w:rsidRPr="00203176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16FC6995" w14:textId="77777777" w:rsidR="008249FE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6C6B35AB" w14:textId="77777777" w:rsidR="008249FE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7F6D854" w14:textId="77777777" w:rsidR="008249FE" w:rsidRPr="00B87BA5" w:rsidRDefault="008249FE" w:rsidP="008249FE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72D9461C" w14:textId="77777777" w:rsidR="00DE3AFC" w:rsidRDefault="00DE3AF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06166"/>
    <w:rsid w:val="00033956"/>
    <w:rsid w:val="0003611A"/>
    <w:rsid w:val="00037284"/>
    <w:rsid w:val="00040F68"/>
    <w:rsid w:val="000473B0"/>
    <w:rsid w:val="00081D3D"/>
    <w:rsid w:val="00092F58"/>
    <w:rsid w:val="000C7B77"/>
    <w:rsid w:val="000E3370"/>
    <w:rsid w:val="000F1AB0"/>
    <w:rsid w:val="00111764"/>
    <w:rsid w:val="00115BD9"/>
    <w:rsid w:val="0014087F"/>
    <w:rsid w:val="001545BF"/>
    <w:rsid w:val="00163F9C"/>
    <w:rsid w:val="00171084"/>
    <w:rsid w:val="001C7655"/>
    <w:rsid w:val="001E45C7"/>
    <w:rsid w:val="00247D05"/>
    <w:rsid w:val="002639EC"/>
    <w:rsid w:val="00265129"/>
    <w:rsid w:val="002A0D1B"/>
    <w:rsid w:val="002A3F92"/>
    <w:rsid w:val="002E2F62"/>
    <w:rsid w:val="00303C0D"/>
    <w:rsid w:val="00313473"/>
    <w:rsid w:val="0032566E"/>
    <w:rsid w:val="00357348"/>
    <w:rsid w:val="00363040"/>
    <w:rsid w:val="0038357C"/>
    <w:rsid w:val="003861EC"/>
    <w:rsid w:val="003A7200"/>
    <w:rsid w:val="003C401A"/>
    <w:rsid w:val="00403E09"/>
    <w:rsid w:val="00411799"/>
    <w:rsid w:val="00424424"/>
    <w:rsid w:val="00424535"/>
    <w:rsid w:val="00446661"/>
    <w:rsid w:val="00477A52"/>
    <w:rsid w:val="00497842"/>
    <w:rsid w:val="00497E1C"/>
    <w:rsid w:val="004A7C1B"/>
    <w:rsid w:val="004B58FB"/>
    <w:rsid w:val="004C067D"/>
    <w:rsid w:val="004D26C0"/>
    <w:rsid w:val="004F5764"/>
    <w:rsid w:val="00507A03"/>
    <w:rsid w:val="00550DA4"/>
    <w:rsid w:val="00560F7B"/>
    <w:rsid w:val="00577AF8"/>
    <w:rsid w:val="0059427C"/>
    <w:rsid w:val="00595801"/>
    <w:rsid w:val="005A2C0E"/>
    <w:rsid w:val="005D0C7F"/>
    <w:rsid w:val="005E3E31"/>
    <w:rsid w:val="005F323A"/>
    <w:rsid w:val="005F6A7E"/>
    <w:rsid w:val="006003A7"/>
    <w:rsid w:val="00626ED2"/>
    <w:rsid w:val="0067150A"/>
    <w:rsid w:val="00673F0C"/>
    <w:rsid w:val="00681C22"/>
    <w:rsid w:val="006D169D"/>
    <w:rsid w:val="006D2F10"/>
    <w:rsid w:val="006F3BC3"/>
    <w:rsid w:val="00702204"/>
    <w:rsid w:val="00702819"/>
    <w:rsid w:val="007074A3"/>
    <w:rsid w:val="0071705C"/>
    <w:rsid w:val="00717670"/>
    <w:rsid w:val="00762442"/>
    <w:rsid w:val="007700FD"/>
    <w:rsid w:val="007900C1"/>
    <w:rsid w:val="007A0058"/>
    <w:rsid w:val="007A56B5"/>
    <w:rsid w:val="007C6B49"/>
    <w:rsid w:val="008249FE"/>
    <w:rsid w:val="00880EF0"/>
    <w:rsid w:val="008A4054"/>
    <w:rsid w:val="008D7F74"/>
    <w:rsid w:val="008E3CA5"/>
    <w:rsid w:val="008F3BA6"/>
    <w:rsid w:val="008F5DC2"/>
    <w:rsid w:val="00901ADE"/>
    <w:rsid w:val="00920C2C"/>
    <w:rsid w:val="00944899"/>
    <w:rsid w:val="00962720"/>
    <w:rsid w:val="00963AA4"/>
    <w:rsid w:val="00965023"/>
    <w:rsid w:val="0098780A"/>
    <w:rsid w:val="009C6672"/>
    <w:rsid w:val="009F45C6"/>
    <w:rsid w:val="009F59F3"/>
    <w:rsid w:val="00A03C11"/>
    <w:rsid w:val="00A30709"/>
    <w:rsid w:val="00A578E0"/>
    <w:rsid w:val="00A6156C"/>
    <w:rsid w:val="00A6557D"/>
    <w:rsid w:val="00A76896"/>
    <w:rsid w:val="00A8761B"/>
    <w:rsid w:val="00AE760F"/>
    <w:rsid w:val="00B47F85"/>
    <w:rsid w:val="00B70FD3"/>
    <w:rsid w:val="00B85942"/>
    <w:rsid w:val="00C05B18"/>
    <w:rsid w:val="00C5421A"/>
    <w:rsid w:val="00CF07F9"/>
    <w:rsid w:val="00CF361B"/>
    <w:rsid w:val="00D06B7A"/>
    <w:rsid w:val="00D06F32"/>
    <w:rsid w:val="00D15AD9"/>
    <w:rsid w:val="00D25337"/>
    <w:rsid w:val="00D515C0"/>
    <w:rsid w:val="00D62670"/>
    <w:rsid w:val="00D65EEA"/>
    <w:rsid w:val="00DE3AFC"/>
    <w:rsid w:val="00E02910"/>
    <w:rsid w:val="00E23C36"/>
    <w:rsid w:val="00E30AEE"/>
    <w:rsid w:val="00E3674E"/>
    <w:rsid w:val="00E4624F"/>
    <w:rsid w:val="00E525FA"/>
    <w:rsid w:val="00E7192A"/>
    <w:rsid w:val="00E77BBA"/>
    <w:rsid w:val="00F54D63"/>
    <w:rsid w:val="00F66241"/>
    <w:rsid w:val="00F721A6"/>
    <w:rsid w:val="00F86088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DE3AF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E3AFC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411799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506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3</cp:revision>
  <cp:lastPrinted>2022-12-14T11:40:00Z</cp:lastPrinted>
  <dcterms:created xsi:type="dcterms:W3CDTF">2025-04-02T13:57:00Z</dcterms:created>
  <dcterms:modified xsi:type="dcterms:W3CDTF">2025-04-17T10:53:00Z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